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52DD921"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r w:rsidR="00B00778" w:rsidRPr="00DF2302">
        <w:rPr>
          <w:rStyle w:val="Strong"/>
          <w:b/>
          <w:bCs w:val="0"/>
          <w:sz w:val="24"/>
          <w:szCs w:val="24"/>
        </w:rPr>
        <w:t>MXXX</w:t>
      </w:r>
      <w:r w:rsidR="00D7229C" w:rsidRPr="00DF2302">
        <w:rPr>
          <w:rStyle w:val="Strong"/>
          <w:b/>
          <w:bCs w:val="0"/>
          <w:sz w:val="24"/>
          <w:szCs w:val="24"/>
        </w:rPr>
        <w:t>-</w:t>
      </w:r>
      <w:r w:rsidR="009D1DE3" w:rsidRPr="00DF2302">
        <w:rPr>
          <w:rStyle w:val="Strong"/>
          <w:b/>
          <w:bCs w:val="0"/>
          <w:sz w:val="24"/>
          <w:szCs w:val="24"/>
        </w:rPr>
        <w:t>2020</w:t>
      </w:r>
      <w:r w:rsidR="007C0D3A" w:rsidRPr="00DF2302">
        <w:rPr>
          <w:rStyle w:val="Strong"/>
          <w:b/>
          <w:bCs w:val="0"/>
          <w:sz w:val="24"/>
          <w:szCs w:val="24"/>
        </w:rPr>
        <w:t>-</w:t>
      </w:r>
      <w:bookmarkEnd w:id="1"/>
      <w:r w:rsidR="006C0D02" w:rsidRPr="00DF2302">
        <w:rPr>
          <w:rStyle w:val="Strong"/>
          <w:b/>
          <w:bCs w:val="0"/>
          <w:sz w:val="24"/>
          <w:szCs w:val="24"/>
        </w:rPr>
        <w:t>0</w:t>
      </w:r>
      <w:r w:rsidR="00B00778" w:rsidRPr="00DF2302">
        <w:rPr>
          <w:rStyle w:val="Strong"/>
          <w:b/>
          <w:bCs w:val="0"/>
          <w:sz w:val="24"/>
          <w:szCs w:val="24"/>
        </w:rPr>
        <w:t>00</w:t>
      </w:r>
      <w:bookmarkEnd w:id="2"/>
      <w:bookmarkEnd w:id="3"/>
      <w:bookmarkEnd w:id="4"/>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 xml:space="preserve">s, </w:t>
      </w:r>
      <w:proofErr w:type="gramStart"/>
      <w:r w:rsidRPr="00DF2302">
        <w:rPr>
          <w:b/>
          <w:i/>
          <w:color w:val="FF0000"/>
          <w:lang w:val="en-GB"/>
        </w:rPr>
        <w:t>i.e.</w:t>
      </w:r>
      <w:proofErr w:type="gramEnd"/>
      <w:r w:rsidRPr="00DF2302">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3C3104" w:rsidRDefault="00DE3F38" w:rsidP="006E17EC">
            <w:pPr>
              <w:pStyle w:val="TableContents"/>
              <w:rPr>
                <w:rFonts w:asciiTheme="minorHAnsi" w:hAnsiTheme="minorHAnsi"/>
                <w:sz w:val="22"/>
                <w:szCs w:val="22"/>
                <w:lang w:eastAsia="en-US"/>
              </w:rPr>
            </w:pPr>
            <w:r w:rsidRPr="003C3104">
              <w:rPr>
                <w:rFonts w:asciiTheme="minorHAnsi" w:hAnsiTheme="minorHAnsi"/>
                <w:sz w:val="22"/>
                <w:szCs w:val="22"/>
                <w:lang w:eastAsia="en-US"/>
              </w:rPr>
              <w:t xml:space="preserve">Firm/consortium’s experience and reputation </w:t>
            </w:r>
            <w:r w:rsidR="00B52A14" w:rsidRPr="003C3104">
              <w:rPr>
                <w:rFonts w:asciiTheme="minorHAnsi" w:hAnsiTheme="minorHAnsi"/>
                <w:sz w:val="22"/>
                <w:szCs w:val="22"/>
                <w:lang w:eastAsia="en-US"/>
              </w:rPr>
              <w:t>with</w:t>
            </w:r>
            <w:r w:rsidRPr="003C3104">
              <w:rPr>
                <w:rFonts w:asciiTheme="minorHAnsi" w:hAnsiTheme="minorHAnsi"/>
                <w:sz w:val="22"/>
                <w:szCs w:val="22"/>
                <w:lang w:eastAsia="en-US"/>
              </w:rPr>
              <w:t xml:space="preserve"> similar </w:t>
            </w:r>
            <w:r w:rsidR="00AD3DBB" w:rsidRPr="003C3104">
              <w:rPr>
                <w:rFonts w:asciiTheme="minorHAnsi" w:hAnsiTheme="minorHAnsi"/>
                <w:sz w:val="22"/>
                <w:szCs w:val="22"/>
                <w:lang w:eastAsia="en-US"/>
              </w:rPr>
              <w:t>supply of Goods</w:t>
            </w:r>
          </w:p>
        </w:tc>
        <w:tc>
          <w:tcPr>
            <w:tcW w:w="5367" w:type="dxa"/>
            <w:shd w:val="clear" w:color="auto" w:fill="auto"/>
          </w:tcPr>
          <w:p w14:paraId="70DFD4FB" w14:textId="77777777" w:rsidR="006E17EC" w:rsidRPr="003C3104" w:rsidRDefault="00554470" w:rsidP="005B38E4">
            <w:pPr>
              <w:pStyle w:val="TableContents"/>
              <w:numPr>
                <w:ilvl w:val="0"/>
                <w:numId w:val="3"/>
              </w:numPr>
              <w:rPr>
                <w:rFonts w:asciiTheme="minorHAnsi" w:hAnsiTheme="minorHAnsi"/>
                <w:sz w:val="22"/>
                <w:szCs w:val="22"/>
              </w:rPr>
            </w:pPr>
            <w:r w:rsidRPr="003C3104">
              <w:rPr>
                <w:rFonts w:asciiTheme="minorHAnsi" w:hAnsiTheme="minorHAnsi"/>
                <w:sz w:val="22"/>
                <w:szCs w:val="22"/>
              </w:rPr>
              <w:t xml:space="preserve">Reference on business experience </w:t>
            </w:r>
          </w:p>
          <w:p w14:paraId="3ADDF29E" w14:textId="43AF067B" w:rsidR="00554470" w:rsidRPr="003C3104" w:rsidRDefault="00554470" w:rsidP="005B38E4">
            <w:pPr>
              <w:pStyle w:val="TableContents"/>
              <w:numPr>
                <w:ilvl w:val="0"/>
                <w:numId w:val="3"/>
              </w:numPr>
              <w:rPr>
                <w:rFonts w:asciiTheme="minorHAnsi" w:hAnsiTheme="minorHAnsi"/>
                <w:sz w:val="22"/>
                <w:szCs w:val="22"/>
              </w:rPr>
            </w:pPr>
            <w:r w:rsidRPr="003C3104">
              <w:rPr>
                <w:rFonts w:asciiTheme="minorHAnsi" w:hAnsiTheme="minorHAnsi"/>
                <w:sz w:val="22"/>
                <w:szCs w:val="22"/>
              </w:rPr>
              <w:t>No successful tender</w:t>
            </w:r>
          </w:p>
        </w:tc>
        <w:tc>
          <w:tcPr>
            <w:tcW w:w="1360" w:type="dxa"/>
            <w:shd w:val="clear" w:color="auto" w:fill="auto"/>
            <w:vAlign w:val="center"/>
          </w:tcPr>
          <w:p w14:paraId="6FB170A3" w14:textId="0880AE04" w:rsidR="006E17EC" w:rsidRPr="003C3104" w:rsidRDefault="00B52A14" w:rsidP="006E17EC">
            <w:pPr>
              <w:pStyle w:val="TableContents"/>
              <w:jc w:val="center"/>
              <w:rPr>
                <w:rFonts w:asciiTheme="minorHAnsi" w:hAnsiTheme="minorHAnsi"/>
                <w:sz w:val="22"/>
                <w:szCs w:val="22"/>
                <w:lang w:eastAsia="en-US"/>
              </w:rPr>
            </w:pPr>
            <w:r w:rsidRPr="003C3104">
              <w:rPr>
                <w:rFonts w:asciiTheme="minorHAnsi" w:hAnsiTheme="minorHAnsi"/>
                <w:sz w:val="22"/>
                <w:szCs w:val="22"/>
                <w:lang w:eastAsia="en-US"/>
              </w:rPr>
              <w:t>0</w:t>
            </w:r>
            <w:r w:rsidR="001161C7" w:rsidRPr="003C3104">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3C3104" w:rsidRDefault="00AD3DBB" w:rsidP="006E17EC">
            <w:pPr>
              <w:pStyle w:val="TableContents"/>
              <w:rPr>
                <w:rFonts w:asciiTheme="minorHAnsi" w:hAnsiTheme="minorHAnsi"/>
                <w:sz w:val="22"/>
                <w:szCs w:val="22"/>
                <w:lang w:eastAsia="en-US"/>
              </w:rPr>
            </w:pPr>
            <w:r w:rsidRPr="003C3104">
              <w:rPr>
                <w:rFonts w:asciiTheme="minorHAnsi" w:hAnsiTheme="minorHAnsi"/>
                <w:sz w:val="22"/>
                <w:szCs w:val="22"/>
                <w:lang w:eastAsia="en-US"/>
              </w:rPr>
              <w:t>Delivery time</w:t>
            </w:r>
          </w:p>
        </w:tc>
        <w:tc>
          <w:tcPr>
            <w:tcW w:w="5367" w:type="dxa"/>
            <w:shd w:val="clear" w:color="auto" w:fill="auto"/>
          </w:tcPr>
          <w:p w14:paraId="4BA71FA2" w14:textId="674C78A4" w:rsidR="006E17EC" w:rsidRPr="003C3104" w:rsidRDefault="00554470" w:rsidP="001D3BEC">
            <w:pPr>
              <w:pStyle w:val="TableContents"/>
              <w:numPr>
                <w:ilvl w:val="0"/>
                <w:numId w:val="4"/>
              </w:numPr>
              <w:rPr>
                <w:rFonts w:asciiTheme="minorHAnsi" w:hAnsiTheme="minorHAnsi"/>
                <w:sz w:val="22"/>
                <w:szCs w:val="22"/>
              </w:rPr>
            </w:pPr>
            <w:r w:rsidRPr="003C3104">
              <w:rPr>
                <w:rFonts w:asciiTheme="minorHAnsi" w:hAnsiTheme="minorHAnsi"/>
                <w:sz w:val="22"/>
                <w:szCs w:val="22"/>
              </w:rPr>
              <w:t xml:space="preserve"> Maximum no. of days to deliver the service required</w:t>
            </w:r>
          </w:p>
        </w:tc>
        <w:tc>
          <w:tcPr>
            <w:tcW w:w="1360" w:type="dxa"/>
            <w:shd w:val="clear" w:color="auto" w:fill="auto"/>
            <w:vAlign w:val="center"/>
          </w:tcPr>
          <w:p w14:paraId="657554B4" w14:textId="1BD7C73A" w:rsidR="006E17EC" w:rsidRPr="003C3104" w:rsidRDefault="00B52A14" w:rsidP="006E17EC">
            <w:pPr>
              <w:pStyle w:val="TableContents"/>
              <w:jc w:val="center"/>
              <w:rPr>
                <w:rFonts w:asciiTheme="minorHAnsi" w:hAnsiTheme="minorHAnsi"/>
                <w:sz w:val="22"/>
                <w:szCs w:val="22"/>
                <w:lang w:eastAsia="en-US"/>
              </w:rPr>
            </w:pPr>
            <w:r w:rsidRPr="003C3104">
              <w:rPr>
                <w:rFonts w:asciiTheme="minorHAnsi" w:hAnsiTheme="minorHAnsi"/>
                <w:sz w:val="22"/>
                <w:szCs w:val="22"/>
                <w:lang w:eastAsia="en-US"/>
              </w:rPr>
              <w:t>0</w:t>
            </w:r>
            <w:r w:rsidR="001161C7" w:rsidRPr="003C3104">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1CBB2FFD" w14:textId="77777777" w:rsidR="006E17EC" w:rsidRPr="003C3104" w:rsidRDefault="00AD3DBB" w:rsidP="006E17EC">
            <w:pPr>
              <w:pStyle w:val="TableContents"/>
              <w:rPr>
                <w:rFonts w:asciiTheme="minorHAnsi" w:hAnsiTheme="minorHAnsi"/>
                <w:sz w:val="22"/>
                <w:szCs w:val="22"/>
                <w:lang w:eastAsia="en-US"/>
              </w:rPr>
            </w:pPr>
            <w:r w:rsidRPr="003C3104">
              <w:rPr>
                <w:rFonts w:asciiTheme="minorHAnsi" w:hAnsiTheme="minorHAnsi"/>
                <w:sz w:val="22"/>
                <w:szCs w:val="22"/>
                <w:lang w:eastAsia="en-US"/>
              </w:rPr>
              <w:t>Other criteria</w:t>
            </w:r>
            <w:r w:rsidR="00554470" w:rsidRPr="003C3104">
              <w:rPr>
                <w:rFonts w:asciiTheme="minorHAnsi" w:hAnsiTheme="minorHAnsi"/>
                <w:sz w:val="22"/>
                <w:szCs w:val="22"/>
                <w:lang w:eastAsia="en-US"/>
              </w:rPr>
              <w:t xml:space="preserve"> </w:t>
            </w:r>
          </w:p>
          <w:p w14:paraId="77AC9C2E" w14:textId="105E8F13" w:rsidR="00554470" w:rsidRPr="003C3104" w:rsidRDefault="00554470" w:rsidP="00554470">
            <w:pPr>
              <w:pStyle w:val="TableContents"/>
              <w:numPr>
                <w:ilvl w:val="0"/>
                <w:numId w:val="10"/>
              </w:numPr>
              <w:rPr>
                <w:rFonts w:asciiTheme="minorHAnsi" w:hAnsiTheme="minorHAnsi"/>
                <w:sz w:val="22"/>
                <w:szCs w:val="22"/>
                <w:lang w:eastAsia="en-US"/>
              </w:rPr>
            </w:pPr>
            <w:r w:rsidRPr="003C3104">
              <w:rPr>
                <w:rFonts w:asciiTheme="minorHAnsi" w:hAnsiTheme="minorHAnsi"/>
                <w:sz w:val="22"/>
                <w:szCs w:val="22"/>
                <w:lang w:eastAsia="en-US"/>
              </w:rPr>
              <w:t>Fue</w:t>
            </w:r>
            <w:r w:rsidR="004D44F3" w:rsidRPr="003C3104">
              <w:rPr>
                <w:rFonts w:asciiTheme="minorHAnsi" w:hAnsiTheme="minorHAnsi"/>
                <w:sz w:val="22"/>
                <w:szCs w:val="22"/>
                <w:lang w:eastAsia="en-US"/>
              </w:rPr>
              <w:t>l consumption</w:t>
            </w:r>
          </w:p>
          <w:p w14:paraId="58A5C5B6" w14:textId="37DB0C4F" w:rsidR="00554470" w:rsidRPr="003C3104" w:rsidRDefault="00554470" w:rsidP="003C3104">
            <w:pPr>
              <w:pStyle w:val="TableContents"/>
              <w:ind w:left="720"/>
              <w:rPr>
                <w:rFonts w:asciiTheme="minorHAnsi" w:hAnsiTheme="minorHAnsi"/>
                <w:sz w:val="22"/>
                <w:szCs w:val="22"/>
                <w:lang w:eastAsia="en-US"/>
              </w:rPr>
            </w:pPr>
          </w:p>
        </w:tc>
        <w:tc>
          <w:tcPr>
            <w:tcW w:w="5367" w:type="dxa"/>
            <w:shd w:val="clear" w:color="auto" w:fill="auto"/>
          </w:tcPr>
          <w:p w14:paraId="188FC9FB" w14:textId="77777777" w:rsidR="006E17EC" w:rsidRPr="003C3104" w:rsidRDefault="00554470" w:rsidP="00635A59">
            <w:pPr>
              <w:pStyle w:val="TableContents"/>
              <w:numPr>
                <w:ilvl w:val="0"/>
                <w:numId w:val="5"/>
              </w:numPr>
              <w:rPr>
                <w:rFonts w:asciiTheme="minorHAnsi" w:hAnsiTheme="minorHAnsi"/>
                <w:sz w:val="22"/>
                <w:szCs w:val="22"/>
              </w:rPr>
            </w:pPr>
            <w:r w:rsidRPr="003C3104">
              <w:rPr>
                <w:rFonts w:asciiTheme="minorHAnsi" w:hAnsiTheme="minorHAnsi"/>
                <w:sz w:val="22"/>
                <w:szCs w:val="22"/>
              </w:rPr>
              <w:t>Fuel consumption rate</w:t>
            </w:r>
          </w:p>
          <w:p w14:paraId="23A8F695" w14:textId="4EF08A09" w:rsidR="00554470" w:rsidRPr="003C3104" w:rsidRDefault="003C3104" w:rsidP="00635A59">
            <w:pPr>
              <w:pStyle w:val="TableContents"/>
              <w:numPr>
                <w:ilvl w:val="0"/>
                <w:numId w:val="5"/>
              </w:numPr>
              <w:rPr>
                <w:rFonts w:asciiTheme="minorHAnsi" w:hAnsiTheme="minorHAnsi"/>
                <w:sz w:val="22"/>
                <w:szCs w:val="22"/>
              </w:rPr>
            </w:pPr>
            <w:r w:rsidRPr="003C3104">
              <w:rPr>
                <w:rFonts w:asciiTheme="minorHAnsi" w:hAnsiTheme="minorHAnsi"/>
                <w:sz w:val="22"/>
                <w:szCs w:val="22"/>
              </w:rPr>
              <w:t xml:space="preserve">Fuel Type – Diesel </w:t>
            </w:r>
          </w:p>
        </w:tc>
        <w:tc>
          <w:tcPr>
            <w:tcW w:w="1360" w:type="dxa"/>
            <w:shd w:val="clear" w:color="auto" w:fill="auto"/>
            <w:vAlign w:val="center"/>
          </w:tcPr>
          <w:p w14:paraId="240875A4" w14:textId="4670AD5A" w:rsidR="006E17EC" w:rsidRPr="003C3104" w:rsidRDefault="00B52A14" w:rsidP="006E17EC">
            <w:pPr>
              <w:pStyle w:val="TableContents"/>
              <w:jc w:val="center"/>
              <w:rPr>
                <w:rFonts w:asciiTheme="minorHAnsi" w:hAnsiTheme="minorHAnsi"/>
                <w:sz w:val="22"/>
                <w:szCs w:val="22"/>
                <w:lang w:eastAsia="en-US"/>
              </w:rPr>
            </w:pPr>
            <w:r w:rsidRPr="003C3104">
              <w:rPr>
                <w:rFonts w:asciiTheme="minorHAnsi" w:hAnsiTheme="minorHAnsi"/>
                <w:sz w:val="22"/>
                <w:szCs w:val="22"/>
                <w:lang w:eastAsia="en-US"/>
              </w:rPr>
              <w:t>0</w:t>
            </w:r>
            <w:r w:rsidR="00E65F40" w:rsidRPr="003C3104">
              <w:rPr>
                <w:rFonts w:asciiTheme="minorHAnsi" w:hAnsiTheme="minorHAnsi"/>
                <w:sz w:val="22"/>
                <w:szCs w:val="22"/>
                <w:lang w:eastAsia="en-US"/>
              </w:rPr>
              <w:t>0</w:t>
            </w:r>
          </w:p>
        </w:tc>
      </w:tr>
      <w:tr w:rsidR="006E17EC" w:rsidRPr="00DF2302" w14:paraId="59453870" w14:textId="77777777" w:rsidTr="006E17EC">
        <w:trPr>
          <w:cantSplit/>
          <w:tblHeader/>
        </w:trPr>
        <w:tc>
          <w:tcPr>
            <w:tcW w:w="2430" w:type="dxa"/>
            <w:shd w:val="clear" w:color="auto" w:fill="auto"/>
            <w:vAlign w:val="center"/>
          </w:tcPr>
          <w:p w14:paraId="0419F77D" w14:textId="77777777" w:rsidR="006E17EC" w:rsidRPr="003C3104" w:rsidRDefault="00AD3DBB" w:rsidP="006E17EC">
            <w:pPr>
              <w:pStyle w:val="TableContents"/>
              <w:jc w:val="both"/>
              <w:rPr>
                <w:rFonts w:asciiTheme="minorHAnsi" w:hAnsiTheme="minorHAnsi"/>
                <w:sz w:val="22"/>
                <w:szCs w:val="22"/>
                <w:lang w:eastAsia="en-US"/>
              </w:rPr>
            </w:pPr>
            <w:r w:rsidRPr="003C3104">
              <w:rPr>
                <w:rFonts w:asciiTheme="minorHAnsi" w:hAnsiTheme="minorHAnsi"/>
                <w:sz w:val="22"/>
                <w:szCs w:val="22"/>
                <w:lang w:eastAsia="en-US"/>
              </w:rPr>
              <w:t>Other criteria</w:t>
            </w:r>
          </w:p>
          <w:p w14:paraId="394CC7A8" w14:textId="77777777" w:rsidR="004D44F3" w:rsidRPr="003C3104" w:rsidRDefault="004D44F3" w:rsidP="006E17EC">
            <w:pPr>
              <w:pStyle w:val="TableContents"/>
              <w:jc w:val="both"/>
              <w:rPr>
                <w:rFonts w:asciiTheme="minorHAnsi" w:hAnsiTheme="minorHAnsi"/>
                <w:sz w:val="22"/>
                <w:szCs w:val="22"/>
                <w:lang w:eastAsia="en-US"/>
              </w:rPr>
            </w:pPr>
            <w:r w:rsidRPr="003C3104">
              <w:rPr>
                <w:rFonts w:asciiTheme="minorHAnsi" w:hAnsiTheme="minorHAnsi"/>
                <w:sz w:val="22"/>
                <w:szCs w:val="22"/>
                <w:lang w:eastAsia="en-US"/>
              </w:rPr>
              <w:t>Warranty &amp; Spare part</w:t>
            </w:r>
          </w:p>
          <w:p w14:paraId="57F1472D" w14:textId="578E8724" w:rsidR="004D44F3" w:rsidRPr="003C3104" w:rsidRDefault="004D44F3" w:rsidP="006E17EC">
            <w:pPr>
              <w:pStyle w:val="TableContents"/>
              <w:jc w:val="both"/>
              <w:rPr>
                <w:rFonts w:asciiTheme="minorHAnsi" w:hAnsiTheme="minorHAnsi"/>
                <w:sz w:val="22"/>
                <w:szCs w:val="22"/>
                <w:lang w:eastAsia="en-US"/>
              </w:rPr>
            </w:pPr>
            <w:r w:rsidRPr="003C3104">
              <w:rPr>
                <w:rFonts w:asciiTheme="minorHAnsi" w:hAnsiTheme="minorHAnsi"/>
                <w:sz w:val="22"/>
                <w:szCs w:val="22"/>
                <w:lang w:eastAsia="en-US"/>
              </w:rPr>
              <w:t>Service</w:t>
            </w:r>
          </w:p>
        </w:tc>
        <w:tc>
          <w:tcPr>
            <w:tcW w:w="5367" w:type="dxa"/>
            <w:shd w:val="clear" w:color="auto" w:fill="auto"/>
          </w:tcPr>
          <w:p w14:paraId="092C86C1" w14:textId="77777777" w:rsidR="006E17EC" w:rsidRPr="003C3104" w:rsidRDefault="004D44F3" w:rsidP="001D3BEC">
            <w:pPr>
              <w:numPr>
                <w:ilvl w:val="0"/>
                <w:numId w:val="6"/>
              </w:numPr>
              <w:adjustRightInd w:val="0"/>
              <w:rPr>
                <w:rFonts w:asciiTheme="minorHAnsi" w:eastAsiaTheme="minorEastAsia" w:hAnsiTheme="minorHAnsi"/>
                <w:color w:val="000000"/>
                <w:sz w:val="22"/>
                <w:lang w:val="en-GB"/>
              </w:rPr>
            </w:pPr>
            <w:r w:rsidRPr="003C3104">
              <w:rPr>
                <w:rFonts w:asciiTheme="minorHAnsi" w:eastAsiaTheme="minorEastAsia" w:hAnsiTheme="minorHAnsi"/>
                <w:color w:val="000000"/>
                <w:sz w:val="22"/>
                <w:lang w:val="en-GB"/>
              </w:rPr>
              <w:t>Warranty Term</w:t>
            </w:r>
          </w:p>
          <w:p w14:paraId="375ED5B7" w14:textId="588FAE1C" w:rsidR="004D44F3" w:rsidRPr="003C3104" w:rsidRDefault="004D44F3" w:rsidP="004D44F3">
            <w:pPr>
              <w:numPr>
                <w:ilvl w:val="0"/>
                <w:numId w:val="6"/>
              </w:numPr>
              <w:adjustRightInd w:val="0"/>
              <w:rPr>
                <w:rFonts w:asciiTheme="minorHAnsi" w:eastAsiaTheme="minorEastAsia" w:hAnsiTheme="minorHAnsi"/>
                <w:color w:val="000000"/>
                <w:sz w:val="22"/>
                <w:lang w:val="en-GB"/>
              </w:rPr>
            </w:pPr>
            <w:r w:rsidRPr="003C3104">
              <w:rPr>
                <w:rFonts w:asciiTheme="minorHAnsi" w:eastAsiaTheme="minorEastAsia" w:hAnsiTheme="minorHAnsi"/>
                <w:color w:val="000000"/>
                <w:sz w:val="22"/>
                <w:lang w:val="en-GB"/>
              </w:rPr>
              <w:t>Provide spare parts and services</w:t>
            </w:r>
          </w:p>
        </w:tc>
        <w:tc>
          <w:tcPr>
            <w:tcW w:w="1360" w:type="dxa"/>
            <w:shd w:val="clear" w:color="auto" w:fill="auto"/>
            <w:vAlign w:val="center"/>
          </w:tcPr>
          <w:p w14:paraId="4C399CE7" w14:textId="6F6D9801" w:rsidR="006E17EC" w:rsidRPr="003C3104" w:rsidRDefault="00B52A14" w:rsidP="006E17EC">
            <w:pPr>
              <w:pStyle w:val="TableContents"/>
              <w:jc w:val="center"/>
              <w:rPr>
                <w:rFonts w:asciiTheme="minorHAnsi" w:hAnsiTheme="minorHAnsi"/>
                <w:sz w:val="22"/>
                <w:szCs w:val="22"/>
                <w:lang w:eastAsia="en-US"/>
              </w:rPr>
            </w:pPr>
            <w:r w:rsidRPr="003C3104">
              <w:rPr>
                <w:rFonts w:asciiTheme="minorHAnsi" w:hAnsiTheme="minorHAnsi"/>
                <w:sz w:val="22"/>
                <w:szCs w:val="22"/>
                <w:lang w:eastAsia="en-US"/>
              </w:rPr>
              <w:t>0</w:t>
            </w:r>
            <w:r w:rsidR="001161C7" w:rsidRPr="003C310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lastRenderedPageBreak/>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proofErr w:type="gramStart"/>
      <w:r w:rsidRPr="00DF2302">
        <w:rPr>
          <w:lang w:val="en-GB"/>
        </w:rPr>
        <w:t>Contract</w:t>
      </w:r>
      <w:proofErr w:type="gramEnd"/>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proofErr w:type="gramStart"/>
      <w:r w:rsidRPr="00DF2302">
        <w:rPr>
          <w:lang w:val="en-GB"/>
        </w:rPr>
        <w:t>component</w:t>
      </w:r>
      <w:proofErr w:type="gramEnd"/>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proofErr w:type="gramStart"/>
      <w:r w:rsidRPr="00DF2302">
        <w:rPr>
          <w:lang w:val="en-GB"/>
        </w:rPr>
        <w:t>lots</w:t>
      </w:r>
      <w:proofErr w:type="gramEnd"/>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A33B1" w14:textId="77777777" w:rsidR="003D136E" w:rsidRDefault="003D136E">
      <w:r>
        <w:separator/>
      </w:r>
    </w:p>
  </w:endnote>
  <w:endnote w:type="continuationSeparator" w:id="0">
    <w:p w14:paraId="2FA879DD" w14:textId="77777777" w:rsidR="003D136E" w:rsidRDefault="003D13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65D8E6D" w:rsidR="00D15CF2" w:rsidRDefault="004878F3" w:rsidP="004878F3">
    <w:pPr>
      <w:pStyle w:val="Footer"/>
    </w:pPr>
    <w:r>
      <w:fldChar w:fldCharType="begin"/>
    </w:r>
    <w:r>
      <w:instrText xml:space="preserve"> DATE \@ "yyyy-MM-dd" </w:instrText>
    </w:r>
    <w:r>
      <w:fldChar w:fldCharType="separate"/>
    </w:r>
    <w:r w:rsidR="003C3104">
      <w:rPr>
        <w:noProof/>
      </w:rPr>
      <w:t>2023-02-28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BCAA1" w14:textId="77777777" w:rsidR="003D136E" w:rsidRDefault="003D136E">
      <w:r>
        <w:separator/>
      </w:r>
    </w:p>
  </w:footnote>
  <w:footnote w:type="continuationSeparator" w:id="0">
    <w:p w14:paraId="280DE08C" w14:textId="77777777" w:rsidR="003D136E" w:rsidRDefault="003D13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7CB9"/>
    <w:multiLevelType w:val="hybridMultilevel"/>
    <w:tmpl w:val="91641BCE"/>
    <w:lvl w:ilvl="0" w:tplc="6422D156">
      <w:numFmt w:val="bullet"/>
      <w:lvlText w:val="-"/>
      <w:lvlJc w:val="left"/>
      <w:pPr>
        <w:ind w:left="720" w:hanging="360"/>
      </w:pPr>
      <w:rPr>
        <w:rFonts w:ascii="Calibri" w:eastAsia="Malgun Gothic"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24080BA7"/>
    <w:multiLevelType w:val="hybridMultilevel"/>
    <w:tmpl w:val="CCD6CCDA"/>
    <w:lvl w:ilvl="0" w:tplc="30405C98">
      <w:numFmt w:val="bullet"/>
      <w:lvlText w:val="-"/>
      <w:lvlJc w:val="left"/>
      <w:pPr>
        <w:ind w:left="720" w:hanging="360"/>
      </w:pPr>
      <w:rPr>
        <w:rFonts w:ascii="Calibri" w:eastAsia="Malgun Gothic"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25915994">
    <w:abstractNumId w:val="3"/>
  </w:num>
  <w:num w:numId="2" w16cid:durableId="1854757725">
    <w:abstractNumId w:val="9"/>
  </w:num>
  <w:num w:numId="3" w16cid:durableId="431051062">
    <w:abstractNumId w:val="8"/>
  </w:num>
  <w:num w:numId="4" w16cid:durableId="774785665">
    <w:abstractNumId w:val="7"/>
  </w:num>
  <w:num w:numId="5" w16cid:durableId="1659383118">
    <w:abstractNumId w:val="0"/>
  </w:num>
  <w:num w:numId="6" w16cid:durableId="1018848598">
    <w:abstractNumId w:val="6"/>
  </w:num>
  <w:num w:numId="7" w16cid:durableId="307126702">
    <w:abstractNumId w:val="2"/>
  </w:num>
  <w:num w:numId="8" w16cid:durableId="539632813">
    <w:abstractNumId w:val="5"/>
  </w:num>
  <w:num w:numId="9" w16cid:durableId="323706639">
    <w:abstractNumId w:val="4"/>
  </w:num>
  <w:num w:numId="10" w16cid:durableId="1014846113">
    <w:abstractNumId w:val="1"/>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6803"/>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104"/>
    <w:rsid w:val="003C3B9D"/>
    <w:rsid w:val="003C7843"/>
    <w:rsid w:val="003C7A2F"/>
    <w:rsid w:val="003D06B1"/>
    <w:rsid w:val="003D136E"/>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44F3"/>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470"/>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4</Pages>
  <Words>780</Words>
  <Characters>4448</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5218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Tiaon Benson</cp:lastModifiedBy>
  <cp:revision>5</cp:revision>
  <cp:lastPrinted>2016-10-18T02:57:00Z</cp:lastPrinted>
  <dcterms:created xsi:type="dcterms:W3CDTF">2020-08-26T13:41:00Z</dcterms:created>
  <dcterms:modified xsi:type="dcterms:W3CDTF">2023-02-27T21:01:00Z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